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DA06" w14:textId="70296982" w:rsidR="00AB3915" w:rsidRPr="006240A8" w:rsidRDefault="00790399" w:rsidP="008C32E1">
      <w:pPr>
        <w:jc w:val="center"/>
        <w:rPr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9C936D" wp14:editId="55D078C4">
                <wp:simplePos x="0" y="0"/>
                <wp:positionH relativeFrom="column">
                  <wp:posOffset>3841750</wp:posOffset>
                </wp:positionH>
                <wp:positionV relativeFrom="paragraph">
                  <wp:posOffset>-683895</wp:posOffset>
                </wp:positionV>
                <wp:extent cx="2828925" cy="57150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3A5B52" w14:textId="77777777" w:rsidR="00787C20" w:rsidRPr="00882CB0" w:rsidRDefault="00787C20" w:rsidP="00AB3915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C93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2.5pt;margin-top:-53.85pt;width:222.7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" stroked="f">
                <v:textbox>
                  <w:txbxContent>
                    <w:p w14:paraId="783A5B52" w14:textId="77777777" w:rsidR="00787C20" w:rsidRPr="00882CB0" w:rsidRDefault="00787C20" w:rsidP="00AB3915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1687B">
        <w:rPr>
          <w:b/>
          <w:sz w:val="32"/>
          <w:szCs w:val="32"/>
        </w:rPr>
        <w:t>N</w:t>
      </w:r>
      <w:r w:rsidR="00AB3915" w:rsidRPr="00882CB0">
        <w:rPr>
          <w:b/>
          <w:sz w:val="32"/>
          <w:szCs w:val="32"/>
        </w:rPr>
        <w:t xml:space="preserve">orthwest </w:t>
      </w:r>
      <w:r w:rsidR="00AB3915" w:rsidRPr="006240A8">
        <w:rPr>
          <w:b/>
          <w:sz w:val="32"/>
          <w:szCs w:val="32"/>
        </w:rPr>
        <w:t>Public Power Association</w:t>
      </w:r>
    </w:p>
    <w:p w14:paraId="6410D23F" w14:textId="050E9BF1" w:rsidR="00AB3915" w:rsidRPr="006240A8" w:rsidRDefault="00AB3915" w:rsidP="008C32E1">
      <w:pPr>
        <w:jc w:val="center"/>
        <w:rPr>
          <w:b/>
          <w:sz w:val="32"/>
          <w:szCs w:val="32"/>
        </w:rPr>
      </w:pPr>
      <w:r w:rsidRPr="006240A8">
        <w:rPr>
          <w:b/>
          <w:sz w:val="32"/>
          <w:szCs w:val="32"/>
        </w:rPr>
        <w:t xml:space="preserve">Resolution </w:t>
      </w:r>
      <w:del w:id="0" w:author="Elizabeth K. Whitney" w:date="2023-01-13T11:19:00Z">
        <w:r w:rsidR="00792642" w:rsidDel="004B32A2">
          <w:rPr>
            <w:b/>
            <w:sz w:val="32"/>
            <w:szCs w:val="32"/>
          </w:rPr>
          <w:delText>202</w:delText>
        </w:r>
        <w:r w:rsidR="0091687B" w:rsidDel="004B32A2">
          <w:rPr>
            <w:b/>
            <w:sz w:val="32"/>
            <w:szCs w:val="32"/>
          </w:rPr>
          <w:delText>2</w:delText>
        </w:r>
      </w:del>
      <w:ins w:id="1" w:author="Elizabeth K. Whitney" w:date="2023-01-13T11:19:00Z">
        <w:r w:rsidR="004B32A2">
          <w:rPr>
            <w:b/>
            <w:sz w:val="32"/>
            <w:szCs w:val="32"/>
          </w:rPr>
          <w:t>2023</w:t>
        </w:r>
      </w:ins>
      <w:r w:rsidR="009B7E0F">
        <w:rPr>
          <w:b/>
          <w:sz w:val="32"/>
          <w:szCs w:val="32"/>
        </w:rPr>
        <w:t>-</w:t>
      </w:r>
      <w:r w:rsidR="00FD23D4">
        <w:rPr>
          <w:b/>
          <w:sz w:val="32"/>
          <w:szCs w:val="32"/>
        </w:rPr>
        <w:t>0</w:t>
      </w:r>
      <w:r w:rsidR="00783AFA">
        <w:rPr>
          <w:b/>
          <w:sz w:val="32"/>
          <w:szCs w:val="32"/>
        </w:rPr>
        <w:t>4</w:t>
      </w:r>
    </w:p>
    <w:p w14:paraId="745EB252" w14:textId="68BF9A63" w:rsidR="00AB3915" w:rsidRPr="006240A8" w:rsidRDefault="004E705F" w:rsidP="008C32E1">
      <w:pPr>
        <w:jc w:val="center"/>
        <w:rPr>
          <w:b/>
          <w:sz w:val="32"/>
          <w:szCs w:val="32"/>
        </w:rPr>
      </w:pPr>
      <w:ins w:id="2" w:author="Scott Corwin" w:date="2023-01-18T12:38:00Z">
        <w:r>
          <w:rPr>
            <w:b/>
            <w:sz w:val="32"/>
            <w:szCs w:val="32"/>
          </w:rPr>
          <w:t xml:space="preserve">Ensuring a </w:t>
        </w:r>
      </w:ins>
      <w:r w:rsidR="00AB3915" w:rsidRPr="006240A8">
        <w:rPr>
          <w:b/>
          <w:sz w:val="32"/>
          <w:szCs w:val="32"/>
        </w:rPr>
        <w:t>Reliab</w:t>
      </w:r>
      <w:ins w:id="3" w:author="Scott Corwin" w:date="2023-01-18T12:38:00Z">
        <w:r>
          <w:rPr>
            <w:b/>
            <w:sz w:val="32"/>
            <w:szCs w:val="32"/>
          </w:rPr>
          <w:t>le</w:t>
        </w:r>
      </w:ins>
      <w:del w:id="4" w:author="Scott Corwin" w:date="2023-01-18T12:38:00Z">
        <w:r w:rsidR="00AB3915" w:rsidRPr="006240A8" w:rsidDel="004E705F">
          <w:rPr>
            <w:b/>
            <w:sz w:val="32"/>
            <w:szCs w:val="32"/>
          </w:rPr>
          <w:delText>ility</w:delText>
        </w:r>
      </w:del>
      <w:ins w:id="5" w:author="Scott Corwin" w:date="2023-01-18T12:38:00Z">
        <w:r>
          <w:rPr>
            <w:b/>
            <w:sz w:val="32"/>
            <w:szCs w:val="32"/>
          </w:rPr>
          <w:t xml:space="preserve"> Grid</w:t>
        </w:r>
      </w:ins>
      <w:del w:id="6" w:author="Scott Corwin" w:date="2023-01-18T12:37:00Z">
        <w:r w:rsidR="00AB3915" w:rsidRPr="006240A8" w:rsidDel="004E705F">
          <w:rPr>
            <w:b/>
            <w:sz w:val="32"/>
            <w:szCs w:val="32"/>
          </w:rPr>
          <w:delText xml:space="preserve"> Standards and </w:delText>
        </w:r>
        <w:r w:rsidR="00C21766" w:rsidDel="004E705F">
          <w:rPr>
            <w:b/>
            <w:sz w:val="32"/>
            <w:szCs w:val="32"/>
          </w:rPr>
          <w:delText xml:space="preserve">Defining </w:delText>
        </w:r>
        <w:r w:rsidR="004846D5" w:rsidDel="004E705F">
          <w:rPr>
            <w:b/>
            <w:sz w:val="32"/>
            <w:szCs w:val="32"/>
          </w:rPr>
          <w:delText>Resilience</w:delText>
        </w:r>
      </w:del>
    </w:p>
    <w:p w14:paraId="6FEBE228" w14:textId="77777777" w:rsidR="00AB3915" w:rsidRPr="001E1467" w:rsidRDefault="00AB3915" w:rsidP="00665E8F">
      <w:pPr>
        <w:spacing w:line="276" w:lineRule="auto"/>
        <w:jc w:val="center"/>
        <w:rPr>
          <w:rFonts w:eastAsia="Times New Roman"/>
          <w:b/>
          <w:bCs/>
          <w:sz w:val="32"/>
          <w:szCs w:val="32"/>
        </w:rPr>
      </w:pPr>
    </w:p>
    <w:p w14:paraId="475007CD" w14:textId="77777777" w:rsidR="00AB3915" w:rsidRPr="00665E8F" w:rsidRDefault="00AB3915" w:rsidP="00665E8F">
      <w:pPr>
        <w:spacing w:line="276" w:lineRule="auto"/>
        <w:rPr>
          <w:rFonts w:eastAsia="Times New Roman"/>
          <w:sz w:val="24"/>
          <w:szCs w:val="24"/>
        </w:rPr>
      </w:pPr>
      <w:r w:rsidRPr="00665E8F">
        <w:rPr>
          <w:rFonts w:eastAsia="Times New Roman"/>
          <w:b/>
          <w:bCs/>
          <w:sz w:val="24"/>
          <w:szCs w:val="24"/>
        </w:rPr>
        <w:t>Background</w:t>
      </w:r>
    </w:p>
    <w:p w14:paraId="64481345" w14:textId="77777777" w:rsidR="00AB3915" w:rsidRPr="00E368F2" w:rsidRDefault="00AB3915" w:rsidP="00E368F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3C182911" w14:textId="1755D9FF" w:rsidR="00AB3915" w:rsidRPr="00E368F2" w:rsidRDefault="00AB3915" w:rsidP="00E368F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E368F2">
        <w:rPr>
          <w:rFonts w:asciiTheme="minorHAnsi" w:eastAsia="Times New Roman" w:hAnsiTheme="minorHAnsi" w:cstheme="minorHAnsi"/>
          <w:sz w:val="24"/>
          <w:szCs w:val="24"/>
        </w:rPr>
        <w:t>Providing</w:t>
      </w:r>
      <w:r w:rsidR="008847D2" w:rsidRPr="00E368F2">
        <w:rPr>
          <w:rFonts w:asciiTheme="minorHAnsi" w:eastAsia="Times New Roman" w:hAnsiTheme="minorHAnsi" w:cstheme="minorHAnsi"/>
          <w:sz w:val="24"/>
          <w:szCs w:val="24"/>
        </w:rPr>
        <w:t xml:space="preserve"> safe,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 reliable electricity at a reasonable pr</w:t>
      </w:r>
      <w:r w:rsidR="00DD248C" w:rsidRPr="00E368F2">
        <w:rPr>
          <w:rFonts w:asciiTheme="minorHAnsi" w:eastAsia="Times New Roman" w:hAnsiTheme="minorHAnsi" w:cstheme="minorHAnsi"/>
          <w:sz w:val="24"/>
          <w:szCs w:val="24"/>
        </w:rPr>
        <w:t>ice while protecting the environ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ment has always been a fundamental responsibility of consumer-owned, not-for-profit </w:t>
      </w:r>
      <w:r w:rsidR="00652E98" w:rsidRPr="00E368F2">
        <w:rPr>
          <w:rFonts w:asciiTheme="minorHAnsi" w:eastAsia="Times New Roman" w:hAnsiTheme="minorHAnsi" w:cstheme="minorHAnsi"/>
          <w:sz w:val="24"/>
          <w:szCs w:val="24"/>
        </w:rPr>
        <w:t xml:space="preserve">electric 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utilities. </w:t>
      </w:r>
    </w:p>
    <w:p w14:paraId="05EC3357" w14:textId="77777777" w:rsidR="00AB3915" w:rsidRPr="00E368F2" w:rsidRDefault="00AB3915" w:rsidP="00E368F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517A52FE" w14:textId="3F3E87EA" w:rsidR="0060178B" w:rsidRPr="00E368F2" w:rsidRDefault="00AB3915" w:rsidP="00E368F2">
      <w:pPr>
        <w:spacing w:line="276" w:lineRule="auto"/>
        <w:rPr>
          <w:rFonts w:asciiTheme="minorHAnsi" w:hAnsiTheme="minorHAnsi" w:cstheme="minorHAnsi"/>
          <w:color w:val="000000"/>
          <w:w w:val="106"/>
          <w:sz w:val="24"/>
          <w:szCs w:val="24"/>
        </w:rPr>
      </w:pPr>
      <w:r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In the years since Congress adopted mandatory and enforceable reliability standards in the Energy Policy Act of 2005 </w:t>
      </w:r>
      <w:r w:rsidR="00B5620E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[</w:t>
      </w:r>
      <w:r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Federal Power Act </w:t>
      </w:r>
      <w:r w:rsidR="00B5620E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(FPA) </w:t>
      </w:r>
      <w:r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section 215</w:t>
      </w:r>
      <w:r w:rsidR="00B5620E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]</w:t>
      </w:r>
      <w:r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, </w:t>
      </w:r>
      <w:commentRangeStart w:id="7"/>
      <w:del w:id="8" w:author="Scott Corwin" w:date="2023-01-18T12:34:00Z">
        <w:r w:rsidR="00AC7B20" w:rsidRPr="00E368F2" w:rsidDel="004E705F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delText xml:space="preserve">the state of </w:delText>
        </w:r>
      </w:del>
      <w:r w:rsidR="00AC7B20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reliability </w:t>
      </w:r>
      <w:ins w:id="9" w:author="Scott Corwin" w:date="2023-01-18T12:34:00Z">
        <w:r w:rsidR="004E705F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t xml:space="preserve">regulation </w:t>
        </w:r>
      </w:ins>
      <w:r w:rsidR="00AC7B20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has </w:t>
      </w:r>
      <w:del w:id="10" w:author="Scott Corwin" w:date="2023-01-18T12:35:00Z">
        <w:r w:rsidR="00AC7B20" w:rsidRPr="00E368F2" w:rsidDel="004E705F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delText>improved significantly</w:delText>
        </w:r>
        <w:commentRangeEnd w:id="7"/>
        <w:r w:rsidR="004B32A2" w:rsidDel="004E705F">
          <w:rPr>
            <w:rStyle w:val="CommentReference"/>
          </w:rPr>
          <w:commentReference w:id="7"/>
        </w:r>
        <w:r w:rsidR="00AC7B20" w:rsidRPr="00E368F2" w:rsidDel="004E705F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delText xml:space="preserve"> by </w:delText>
        </w:r>
      </w:del>
      <w:r w:rsidR="00AC7B20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focus</w:t>
      </w:r>
      <w:ins w:id="11" w:author="Scott Corwin" w:date="2023-01-18T12:35:00Z">
        <w:r w:rsidR="004E705F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t>ed</w:t>
        </w:r>
      </w:ins>
      <w:del w:id="12" w:author="Scott Corwin" w:date="2023-01-18T12:35:00Z">
        <w:r w:rsidR="00AC7B20" w:rsidRPr="00E368F2" w:rsidDel="004E705F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delText>ing</w:delText>
        </w:r>
      </w:del>
      <w:r w:rsidR="00AC7B20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 on a risk-based prioritization approach</w:t>
      </w:r>
      <w:r w:rsidR="00786280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 to standards development and auditing efforts</w:t>
      </w:r>
      <w:r w:rsidR="00AC7B20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.  </w:t>
      </w:r>
      <w:r w:rsidR="004846D5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However, </w:t>
      </w:r>
      <w:del w:id="13" w:author="Scott Corwin" w:date="2023-01-18T12:39:00Z">
        <w:r w:rsidR="004846D5" w:rsidRPr="00E368F2" w:rsidDel="004E705F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delText xml:space="preserve">federal </w:delText>
        </w:r>
      </w:del>
      <w:r w:rsidR="004846D5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policymakers have become increasingly concerned about </w:t>
      </w:r>
      <w:ins w:id="14" w:author="Scott Corwin" w:date="2023-01-18T12:47:00Z">
        <w:r w:rsidR="0090104A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t>“</w:t>
        </w:r>
      </w:ins>
      <w:ins w:id="15" w:author="Scott Corwin" w:date="2023-01-18T12:44:00Z">
        <w:r w:rsidR="0090104A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t>resource adequacy</w:t>
        </w:r>
      </w:ins>
      <w:ins w:id="16" w:author="Scott Corwin" w:date="2023-01-18T12:47:00Z">
        <w:r w:rsidR="0090104A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t>”</w:t>
        </w:r>
      </w:ins>
      <w:ins w:id="17" w:author="Scott Corwin" w:date="2023-01-18T12:44:00Z">
        <w:r w:rsidR="0090104A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t xml:space="preserve"> – the existence of sufficient capacity resources available</w:t>
        </w:r>
      </w:ins>
      <w:ins w:id="18" w:author="Scott Corwin" w:date="2023-01-18T12:45:00Z">
        <w:r w:rsidR="0090104A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t xml:space="preserve"> </w:t>
        </w:r>
      </w:ins>
      <w:ins w:id="19" w:author="Scott Corwin" w:date="2023-01-18T12:46:00Z">
        <w:r w:rsidR="0090104A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t xml:space="preserve">for dispatch </w:t>
        </w:r>
      </w:ins>
      <w:ins w:id="20" w:author="Scott Corwin" w:date="2023-01-18T12:45:00Z">
        <w:r w:rsidR="0090104A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t>when needed at peak times – and also about</w:t>
        </w:r>
      </w:ins>
      <w:ins w:id="21" w:author="Scott Corwin" w:date="2023-01-18T12:44:00Z">
        <w:r w:rsidR="0090104A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t xml:space="preserve"> </w:t>
        </w:r>
      </w:ins>
      <w:r w:rsidR="004846D5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the “resilience” of the grid –</w:t>
      </w:r>
      <w:del w:id="22" w:author="Scott Corwin" w:date="2023-01-18T12:46:00Z">
        <w:r w:rsidR="004846D5" w:rsidRPr="00E368F2" w:rsidDel="0090104A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delText xml:space="preserve"> a term that is generally thought of as </w:delText>
        </w:r>
      </w:del>
      <w:ins w:id="23" w:author="Scott Corwin" w:date="2023-01-18T12:46:00Z">
        <w:r w:rsidR="0090104A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t xml:space="preserve"> </w:t>
        </w:r>
      </w:ins>
      <w:r w:rsidR="004846D5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the ability to maintain reliability during extreme weather</w:t>
      </w:r>
      <w:r w:rsidR="00B342D6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 or other catastrophic</w:t>
      </w:r>
      <w:r w:rsidR="004846D5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 events and to quickly restore power in the wake of a widespread outage, and </w:t>
      </w:r>
      <w:r w:rsidR="00B342D6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is </w:t>
      </w:r>
      <w:r w:rsidR="004846D5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sometimes used to refer to the ability to </w:t>
      </w:r>
      <w:r w:rsidR="00C21766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secure</w:t>
      </w:r>
      <w:r w:rsidR="004846D5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 generation </w:t>
      </w:r>
      <w:r w:rsidR="00C21766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or facilities </w:t>
      </w:r>
      <w:r w:rsidR="005A339E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as assurance against grid failure</w:t>
      </w:r>
      <w:r w:rsidR="004846D5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.</w:t>
      </w:r>
      <w:del w:id="24" w:author="Scott Corwin" w:date="2023-01-18T12:47:00Z">
        <w:r w:rsidR="004846D5" w:rsidRPr="00E368F2" w:rsidDel="0090104A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delText xml:space="preserve">  This subset of reliability</w:delText>
        </w:r>
        <w:r w:rsidR="00C21766" w:rsidRPr="00E368F2" w:rsidDel="0090104A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delText>/resilience</w:delText>
        </w:r>
        <w:r w:rsidR="004846D5" w:rsidRPr="00E368F2" w:rsidDel="0090104A">
          <w:rPr>
            <w:rFonts w:asciiTheme="minorHAnsi" w:hAnsiTheme="minorHAnsi" w:cstheme="minorHAnsi"/>
            <w:color w:val="000000"/>
            <w:w w:val="105"/>
            <w:sz w:val="24"/>
            <w:szCs w:val="24"/>
          </w:rPr>
          <w:delText xml:space="preserve"> issues has been used to justify policy proposals unconnected to the reliability standards-setting process and state and regional resource adequacy regimes. </w:delText>
        </w:r>
        <w:r w:rsidR="00786280" w:rsidRPr="00E368F2" w:rsidDel="0090104A">
          <w:rPr>
            <w:rFonts w:asciiTheme="minorHAnsi" w:hAnsiTheme="minorHAnsi" w:cstheme="minorHAnsi"/>
            <w:color w:val="000000"/>
            <w:w w:val="106"/>
            <w:sz w:val="24"/>
            <w:szCs w:val="24"/>
          </w:rPr>
          <w:delText xml:space="preserve">  </w:delText>
        </w:r>
        <w:r w:rsidR="00AC7B20" w:rsidRPr="00E368F2" w:rsidDel="0090104A">
          <w:rPr>
            <w:rFonts w:asciiTheme="minorHAnsi" w:hAnsiTheme="minorHAnsi" w:cstheme="minorHAnsi"/>
            <w:color w:val="000000"/>
            <w:w w:val="106"/>
            <w:sz w:val="24"/>
            <w:szCs w:val="24"/>
          </w:rPr>
          <w:delText xml:space="preserve">  </w:delText>
        </w:r>
      </w:del>
    </w:p>
    <w:p w14:paraId="1C62505D" w14:textId="77777777" w:rsidR="000737F4" w:rsidRPr="00E368F2" w:rsidRDefault="000737F4" w:rsidP="00E368F2">
      <w:pPr>
        <w:spacing w:line="276" w:lineRule="auto"/>
        <w:rPr>
          <w:rFonts w:asciiTheme="minorHAnsi" w:eastAsia="Times New Roman" w:hAnsiTheme="minorHAnsi" w:cstheme="minorHAnsi"/>
          <w:b/>
          <w:bCs/>
          <w:u w:val="single"/>
        </w:rPr>
      </w:pPr>
    </w:p>
    <w:p w14:paraId="02B1C147" w14:textId="77777777" w:rsidR="00B4746A" w:rsidRPr="00E368F2" w:rsidRDefault="00AB3915" w:rsidP="00E368F2">
      <w:pPr>
        <w:spacing w:line="276" w:lineRule="auto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E368F2">
        <w:rPr>
          <w:rFonts w:asciiTheme="minorHAnsi" w:eastAsia="Times New Roman" w:hAnsiTheme="minorHAnsi" w:cstheme="minorHAnsi"/>
          <w:b/>
          <w:bCs/>
          <w:sz w:val="24"/>
          <w:szCs w:val="24"/>
        </w:rPr>
        <w:t>NWPPA’s Position</w:t>
      </w:r>
    </w:p>
    <w:p w14:paraId="78507653" w14:textId="77777777" w:rsidR="009A2531" w:rsidRPr="00E368F2" w:rsidRDefault="009A2531" w:rsidP="00E368F2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</w:p>
    <w:p w14:paraId="41D8592F" w14:textId="4DF1D986" w:rsidR="00447FF3" w:rsidRPr="00E368F2" w:rsidRDefault="00447FF3" w:rsidP="00E368F2">
      <w:pPr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E368F2" w:rsidDel="008557EB">
        <w:rPr>
          <w:rFonts w:asciiTheme="minorHAnsi" w:eastAsia="Times New Roman" w:hAnsiTheme="minorHAnsi" w:cstheme="minorHAnsi"/>
          <w:sz w:val="24"/>
          <w:szCs w:val="24"/>
        </w:rPr>
        <w:t>NWPPA supports efforts to maintain and improve the reliabili</w:t>
      </w:r>
      <w:r w:rsidR="00064EEB" w:rsidRPr="00E368F2">
        <w:rPr>
          <w:rFonts w:asciiTheme="minorHAnsi" w:eastAsia="Times New Roman" w:hAnsiTheme="minorHAnsi" w:cstheme="minorHAnsi"/>
          <w:sz w:val="24"/>
          <w:szCs w:val="24"/>
        </w:rPr>
        <w:t>ty of the nation’s B</w:t>
      </w:r>
      <w:r w:rsidR="00B342D6" w:rsidRPr="00E368F2">
        <w:rPr>
          <w:rFonts w:asciiTheme="minorHAnsi" w:eastAsia="Times New Roman" w:hAnsiTheme="minorHAnsi" w:cstheme="minorHAnsi"/>
          <w:sz w:val="24"/>
          <w:szCs w:val="24"/>
        </w:rPr>
        <w:t xml:space="preserve">ulk </w:t>
      </w:r>
      <w:r w:rsidR="00064EEB" w:rsidRPr="00E368F2">
        <w:rPr>
          <w:rFonts w:asciiTheme="minorHAnsi" w:eastAsia="Times New Roman" w:hAnsiTheme="minorHAnsi" w:cstheme="minorHAnsi"/>
          <w:sz w:val="24"/>
          <w:szCs w:val="24"/>
        </w:rPr>
        <w:t>E</w:t>
      </w:r>
      <w:r w:rsidR="00B342D6" w:rsidRPr="00E368F2">
        <w:rPr>
          <w:rFonts w:asciiTheme="minorHAnsi" w:eastAsia="Times New Roman" w:hAnsiTheme="minorHAnsi" w:cstheme="minorHAnsi"/>
          <w:sz w:val="24"/>
          <w:szCs w:val="24"/>
        </w:rPr>
        <w:t xml:space="preserve">lectric </w:t>
      </w:r>
      <w:r w:rsidR="00064EEB" w:rsidRPr="00E368F2">
        <w:rPr>
          <w:rFonts w:asciiTheme="minorHAnsi" w:eastAsia="Times New Roman" w:hAnsiTheme="minorHAnsi" w:cstheme="minorHAnsi"/>
          <w:sz w:val="24"/>
          <w:szCs w:val="24"/>
        </w:rPr>
        <w:t>S</w:t>
      </w:r>
      <w:r w:rsidR="00B342D6" w:rsidRPr="00E368F2">
        <w:rPr>
          <w:rFonts w:asciiTheme="minorHAnsi" w:eastAsia="Times New Roman" w:hAnsiTheme="minorHAnsi" w:cstheme="minorHAnsi"/>
          <w:sz w:val="24"/>
          <w:szCs w:val="24"/>
        </w:rPr>
        <w:t>ystem (BES)</w:t>
      </w:r>
      <w:r w:rsidRPr="00E368F2" w:rsidDel="008557EB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</w:p>
    <w:p w14:paraId="23E23F29" w14:textId="7BCE5E13" w:rsidR="008847D2" w:rsidRPr="00E368F2" w:rsidRDefault="00B4746A" w:rsidP="00E368F2">
      <w:pPr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NWPPA supports </w:t>
      </w:r>
      <w:r w:rsidR="007E236F" w:rsidRPr="00E368F2">
        <w:rPr>
          <w:rFonts w:asciiTheme="minorHAnsi" w:eastAsia="Times New Roman" w:hAnsiTheme="minorHAnsi" w:cstheme="minorHAnsi"/>
          <w:sz w:val="24"/>
          <w:szCs w:val="24"/>
        </w:rPr>
        <w:t xml:space="preserve">risk-based 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reliability </w:t>
      </w:r>
      <w:r w:rsidR="00CF426E" w:rsidRPr="00E368F2">
        <w:rPr>
          <w:rFonts w:asciiTheme="minorHAnsi" w:eastAsia="Times New Roman" w:hAnsiTheme="minorHAnsi" w:cstheme="minorHAnsi"/>
          <w:sz w:val="24"/>
          <w:szCs w:val="24"/>
        </w:rPr>
        <w:t xml:space="preserve">standards </w:t>
      </w:r>
      <w:r w:rsidR="00447FF3" w:rsidRPr="00E368F2">
        <w:rPr>
          <w:rFonts w:asciiTheme="minorHAnsi" w:eastAsia="Times New Roman" w:hAnsiTheme="minorHAnsi" w:cstheme="minorHAnsi"/>
          <w:sz w:val="24"/>
          <w:szCs w:val="24"/>
        </w:rPr>
        <w:t>focus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ing </w:t>
      </w:r>
      <w:r w:rsidRPr="00E368F2">
        <w:rPr>
          <w:rFonts w:asciiTheme="minorHAnsi" w:eastAsia="Times New Roman" w:hAnsiTheme="minorHAnsi" w:cstheme="minorHAnsi"/>
          <w:sz w:val="24"/>
          <w:szCs w:val="24"/>
          <w:u w:val="single"/>
        </w:rPr>
        <w:t>only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 on facilities and entities that </w:t>
      </w:r>
      <w:r w:rsidR="00520647" w:rsidRPr="00E368F2">
        <w:rPr>
          <w:rFonts w:asciiTheme="minorHAnsi" w:eastAsia="Times New Roman" w:hAnsiTheme="minorHAnsi" w:cstheme="minorHAnsi"/>
          <w:sz w:val="24"/>
          <w:szCs w:val="24"/>
        </w:rPr>
        <w:t xml:space="preserve">are </w:t>
      </w:r>
      <w:r w:rsidR="004E585A" w:rsidRPr="00E368F2">
        <w:rPr>
          <w:rFonts w:asciiTheme="minorHAnsi" w:eastAsia="Times New Roman" w:hAnsiTheme="minorHAnsi" w:cstheme="minorHAnsi"/>
          <w:sz w:val="24"/>
          <w:szCs w:val="24"/>
        </w:rPr>
        <w:t>critical</w:t>
      </w:r>
      <w:r w:rsidR="00520647" w:rsidRPr="00E368F2">
        <w:rPr>
          <w:rFonts w:asciiTheme="minorHAnsi" w:eastAsia="Times New Roman" w:hAnsiTheme="minorHAnsi" w:cstheme="minorHAnsi"/>
          <w:sz w:val="24"/>
          <w:szCs w:val="24"/>
        </w:rPr>
        <w:t xml:space="preserve"> to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 reliabi</w:t>
      </w:r>
      <w:r w:rsidR="00064EEB" w:rsidRPr="00E368F2">
        <w:rPr>
          <w:rFonts w:asciiTheme="minorHAnsi" w:eastAsia="Times New Roman" w:hAnsiTheme="minorHAnsi" w:cstheme="minorHAnsi"/>
          <w:sz w:val="24"/>
          <w:szCs w:val="24"/>
        </w:rPr>
        <w:t>lity of the BES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 per Section 215 of the </w:t>
      </w:r>
      <w:r w:rsidR="00B5620E" w:rsidRPr="00E368F2">
        <w:rPr>
          <w:rFonts w:asciiTheme="minorHAnsi" w:eastAsia="Times New Roman" w:hAnsiTheme="minorHAnsi" w:cstheme="minorHAnsi"/>
          <w:sz w:val="24"/>
          <w:szCs w:val="24"/>
        </w:rPr>
        <w:t>FPA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  <w:r w:rsidR="00447FF3" w:rsidRPr="00E368F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1E25FB94" w14:textId="521B8A41" w:rsidR="004846D5" w:rsidRPr="00E368F2" w:rsidRDefault="007E236F" w:rsidP="00E368F2">
      <w:pPr>
        <w:widowControl w:val="0"/>
        <w:numPr>
          <w:ilvl w:val="0"/>
          <w:numId w:val="13"/>
        </w:numPr>
        <w:tabs>
          <w:tab w:val="left" w:pos="1823"/>
        </w:tabs>
        <w:autoSpaceDE w:val="0"/>
        <w:autoSpaceDN w:val="0"/>
        <w:adjustRightInd w:val="0"/>
        <w:spacing w:before="100" w:beforeAutospacing="1" w:after="100" w:afterAutospacing="1" w:line="276" w:lineRule="auto"/>
        <w:ind w:right="-90"/>
        <w:rPr>
          <w:rFonts w:asciiTheme="minorHAnsi" w:eastAsia="Times New Roman" w:hAnsiTheme="minorHAnsi" w:cstheme="minorHAnsi"/>
          <w:sz w:val="24"/>
          <w:szCs w:val="24"/>
        </w:rPr>
      </w:pP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NWPPA </w:t>
      </w:r>
      <w:del w:id="25" w:author="Scott Corwin" w:date="2023-01-18T12:52:00Z">
        <w:r w:rsidRPr="00E368F2" w:rsidDel="0090104A">
          <w:rPr>
            <w:rFonts w:asciiTheme="minorHAnsi" w:eastAsia="Times New Roman" w:hAnsiTheme="minorHAnsi" w:cstheme="minorHAnsi"/>
            <w:sz w:val="24"/>
            <w:szCs w:val="24"/>
          </w:rPr>
          <w:delText xml:space="preserve">urges </w:delText>
        </w:r>
        <w:r w:rsidR="004846D5" w:rsidRPr="00E368F2" w:rsidDel="0090104A">
          <w:rPr>
            <w:rFonts w:asciiTheme="minorHAnsi" w:eastAsia="Times New Roman" w:hAnsiTheme="minorHAnsi" w:cstheme="minorHAnsi"/>
            <w:sz w:val="24"/>
            <w:szCs w:val="24"/>
          </w:rPr>
          <w:delText xml:space="preserve">policymakers to </w:delText>
        </w:r>
        <w:commentRangeStart w:id="26"/>
        <w:r w:rsidR="004846D5" w:rsidRPr="00E368F2" w:rsidDel="0090104A">
          <w:rPr>
            <w:rFonts w:asciiTheme="minorHAnsi" w:eastAsia="Times New Roman" w:hAnsiTheme="minorHAnsi" w:cstheme="minorHAnsi"/>
            <w:sz w:val="24"/>
            <w:szCs w:val="24"/>
          </w:rPr>
          <w:delText xml:space="preserve">engage </w:delText>
        </w:r>
        <w:r w:rsidR="005A339E" w:rsidRPr="00E368F2" w:rsidDel="0090104A">
          <w:rPr>
            <w:rFonts w:asciiTheme="minorHAnsi" w:eastAsia="Times New Roman" w:hAnsiTheme="minorHAnsi" w:cstheme="minorHAnsi"/>
            <w:sz w:val="24"/>
            <w:szCs w:val="24"/>
          </w:rPr>
          <w:delText xml:space="preserve">the </w:delText>
        </w:r>
        <w:r w:rsidR="004846D5" w:rsidRPr="00E368F2" w:rsidDel="0090104A">
          <w:rPr>
            <w:rFonts w:asciiTheme="minorHAnsi" w:eastAsia="Times New Roman" w:hAnsiTheme="minorHAnsi" w:cstheme="minorHAnsi"/>
            <w:sz w:val="24"/>
            <w:szCs w:val="24"/>
          </w:rPr>
          <w:delText xml:space="preserve">industry </w:delText>
        </w:r>
        <w:r w:rsidR="00B342D6" w:rsidRPr="00E368F2" w:rsidDel="0090104A">
          <w:rPr>
            <w:rFonts w:asciiTheme="minorHAnsi" w:eastAsia="Times New Roman" w:hAnsiTheme="minorHAnsi" w:cstheme="minorHAnsi"/>
            <w:sz w:val="24"/>
            <w:szCs w:val="24"/>
          </w:rPr>
          <w:delText>in</w:delText>
        </w:r>
        <w:r w:rsidR="004846D5" w:rsidRPr="00E368F2" w:rsidDel="0090104A">
          <w:rPr>
            <w:rFonts w:asciiTheme="minorHAnsi" w:eastAsia="Times New Roman" w:hAnsiTheme="minorHAnsi" w:cstheme="minorHAnsi"/>
            <w:sz w:val="24"/>
            <w:szCs w:val="24"/>
          </w:rPr>
          <w:delText xml:space="preserve"> defin</w:delText>
        </w:r>
        <w:r w:rsidR="00B342D6" w:rsidRPr="00E368F2" w:rsidDel="0090104A">
          <w:rPr>
            <w:rFonts w:asciiTheme="minorHAnsi" w:eastAsia="Times New Roman" w:hAnsiTheme="minorHAnsi" w:cstheme="minorHAnsi"/>
            <w:sz w:val="24"/>
            <w:szCs w:val="24"/>
          </w:rPr>
          <w:delText>ing</w:delText>
        </w:r>
        <w:r w:rsidR="004846D5" w:rsidRPr="00E368F2" w:rsidDel="0090104A">
          <w:rPr>
            <w:rFonts w:asciiTheme="minorHAnsi" w:eastAsia="Times New Roman" w:hAnsiTheme="minorHAnsi" w:cstheme="minorHAnsi"/>
            <w:sz w:val="24"/>
            <w:szCs w:val="24"/>
          </w:rPr>
          <w:delText xml:space="preserve"> “resilience” </w:delText>
        </w:r>
        <w:commentRangeEnd w:id="26"/>
        <w:r w:rsidR="004B32A2" w:rsidDel="0090104A">
          <w:rPr>
            <w:rStyle w:val="CommentReference"/>
          </w:rPr>
          <w:commentReference w:id="26"/>
        </w:r>
        <w:r w:rsidR="004846D5" w:rsidRPr="00E368F2" w:rsidDel="0090104A">
          <w:rPr>
            <w:rFonts w:asciiTheme="minorHAnsi" w:eastAsia="Times New Roman" w:hAnsiTheme="minorHAnsi" w:cstheme="minorHAnsi"/>
            <w:sz w:val="24"/>
            <w:szCs w:val="24"/>
          </w:rPr>
          <w:delText>before adopting any policy related to grid reliability outside the existing standards-setting process</w:delText>
        </w:r>
      </w:del>
      <w:ins w:id="27" w:author="Scott Corwin" w:date="2023-01-18T12:52:00Z">
        <w:r w:rsidR="0090104A">
          <w:rPr>
            <w:rFonts w:asciiTheme="minorHAnsi" w:eastAsia="Times New Roman" w:hAnsiTheme="minorHAnsi" w:cstheme="minorHAnsi"/>
            <w:sz w:val="24"/>
            <w:szCs w:val="24"/>
          </w:rPr>
          <w:t>supports efforts to address resource adequacy con</w:t>
        </w:r>
      </w:ins>
      <w:ins w:id="28" w:author="Scott Corwin" w:date="2023-01-18T12:53:00Z">
        <w:r w:rsidR="0090104A">
          <w:rPr>
            <w:rFonts w:asciiTheme="minorHAnsi" w:eastAsia="Times New Roman" w:hAnsiTheme="minorHAnsi" w:cstheme="minorHAnsi"/>
            <w:sz w:val="24"/>
            <w:szCs w:val="24"/>
          </w:rPr>
          <w:t xml:space="preserve">cerns that </w:t>
        </w:r>
      </w:ins>
      <w:ins w:id="29" w:author="Scott Corwin" w:date="2023-01-18T12:54:00Z">
        <w:r w:rsidR="001243AB">
          <w:rPr>
            <w:rFonts w:asciiTheme="minorHAnsi" w:eastAsia="Times New Roman" w:hAnsiTheme="minorHAnsi" w:cstheme="minorHAnsi"/>
            <w:sz w:val="24"/>
            <w:szCs w:val="24"/>
          </w:rPr>
          <w:t>are industry-led,</w:t>
        </w:r>
      </w:ins>
      <w:ins w:id="30" w:author="Scott Corwin" w:date="2023-01-18T12:58:00Z">
        <w:r w:rsidR="003B43CD">
          <w:rPr>
            <w:rFonts w:asciiTheme="minorHAnsi" w:eastAsia="Times New Roman" w:hAnsiTheme="minorHAnsi" w:cstheme="minorHAnsi"/>
            <w:sz w:val="24"/>
            <w:szCs w:val="24"/>
          </w:rPr>
          <w:t xml:space="preserve"> recognize</w:t>
        </w:r>
        <w:r w:rsidR="003B43CD">
          <w:rPr>
            <w:rFonts w:asciiTheme="minorHAnsi" w:eastAsia="Times New Roman" w:hAnsiTheme="minorHAnsi" w:cstheme="minorHAnsi"/>
            <w:sz w:val="24"/>
            <w:szCs w:val="24"/>
          </w:rPr>
          <w:t xml:space="preserve"> the value and flexibility of resources such as hydropower</w:t>
        </w:r>
      </w:ins>
      <w:ins w:id="31" w:author="Scott Corwin" w:date="2023-01-18T12:59:00Z">
        <w:r w:rsidR="003B43CD">
          <w:rPr>
            <w:rFonts w:asciiTheme="minorHAnsi" w:eastAsia="Times New Roman" w:hAnsiTheme="minorHAnsi" w:cstheme="minorHAnsi"/>
            <w:sz w:val="24"/>
            <w:szCs w:val="24"/>
          </w:rPr>
          <w:t xml:space="preserve">, and incorporate </w:t>
        </w:r>
      </w:ins>
      <w:ins w:id="32" w:author="Scott Corwin" w:date="2023-01-18T12:56:00Z">
        <w:r w:rsidR="003B43CD">
          <w:rPr>
            <w:rFonts w:asciiTheme="minorHAnsi" w:eastAsia="Times New Roman" w:hAnsiTheme="minorHAnsi" w:cstheme="minorHAnsi"/>
            <w:sz w:val="24"/>
            <w:szCs w:val="24"/>
          </w:rPr>
          <w:t xml:space="preserve">regional </w:t>
        </w:r>
      </w:ins>
      <w:ins w:id="33" w:author="Scott Corwin" w:date="2023-01-18T12:57:00Z">
        <w:r w:rsidR="003B43CD">
          <w:rPr>
            <w:rFonts w:asciiTheme="minorHAnsi" w:eastAsia="Times New Roman" w:hAnsiTheme="minorHAnsi" w:cstheme="minorHAnsi"/>
            <w:sz w:val="24"/>
            <w:szCs w:val="24"/>
          </w:rPr>
          <w:t>differences</w:t>
        </w:r>
      </w:ins>
      <w:ins w:id="34" w:author="Scott Corwin" w:date="2023-01-18T12:58:00Z">
        <w:r w:rsidR="003B43CD">
          <w:rPr>
            <w:rFonts w:asciiTheme="minorHAnsi" w:eastAsia="Times New Roman" w:hAnsiTheme="minorHAnsi" w:cstheme="minorHAnsi"/>
            <w:sz w:val="24"/>
            <w:szCs w:val="24"/>
          </w:rPr>
          <w:t xml:space="preserve"> and</w:t>
        </w:r>
      </w:ins>
      <w:ins w:id="35" w:author="Scott Corwin" w:date="2023-01-18T12:57:00Z">
        <w:r w:rsidR="003B43CD">
          <w:rPr>
            <w:rFonts w:asciiTheme="minorHAnsi" w:eastAsia="Times New Roman" w:hAnsiTheme="minorHAnsi" w:cstheme="minorHAnsi"/>
            <w:sz w:val="24"/>
            <w:szCs w:val="24"/>
          </w:rPr>
          <w:t xml:space="preserve"> </w:t>
        </w:r>
      </w:ins>
      <w:ins w:id="36" w:author="Scott Corwin" w:date="2023-01-18T12:55:00Z">
        <w:r w:rsidR="001243AB">
          <w:rPr>
            <w:rFonts w:asciiTheme="minorHAnsi" w:eastAsia="Times New Roman" w:hAnsiTheme="minorHAnsi" w:cstheme="minorHAnsi"/>
            <w:sz w:val="24"/>
            <w:szCs w:val="24"/>
          </w:rPr>
          <w:t>local governance</w:t>
        </w:r>
      </w:ins>
      <w:ins w:id="37" w:author="Scott Corwin" w:date="2023-01-18T12:59:00Z">
        <w:r w:rsidR="003B43CD">
          <w:rPr>
            <w:rFonts w:asciiTheme="minorHAnsi" w:eastAsia="Times New Roman" w:hAnsiTheme="minorHAnsi" w:cstheme="minorHAnsi"/>
            <w:sz w:val="24"/>
            <w:szCs w:val="24"/>
          </w:rPr>
          <w:t>.</w:t>
        </w:r>
      </w:ins>
      <w:del w:id="38" w:author="Scott Corwin" w:date="2023-01-18T12:59:00Z">
        <w:r w:rsidR="004846D5" w:rsidRPr="00E368F2" w:rsidDel="003B43CD">
          <w:rPr>
            <w:rFonts w:asciiTheme="minorHAnsi" w:eastAsia="Times New Roman" w:hAnsiTheme="minorHAnsi" w:cstheme="minorHAnsi"/>
            <w:sz w:val="24"/>
            <w:szCs w:val="24"/>
          </w:rPr>
          <w:delText>.</w:delText>
        </w:r>
      </w:del>
    </w:p>
    <w:p w14:paraId="399DCEA1" w14:textId="00D02DFC" w:rsidR="007E236F" w:rsidRPr="00E368F2" w:rsidDel="00BF55D1" w:rsidRDefault="004846D5" w:rsidP="00E368F2">
      <w:pPr>
        <w:widowControl w:val="0"/>
        <w:numPr>
          <w:ilvl w:val="0"/>
          <w:numId w:val="13"/>
        </w:numPr>
        <w:tabs>
          <w:tab w:val="left" w:pos="1823"/>
        </w:tabs>
        <w:autoSpaceDE w:val="0"/>
        <w:autoSpaceDN w:val="0"/>
        <w:adjustRightInd w:val="0"/>
        <w:spacing w:before="100" w:beforeAutospacing="1" w:after="100" w:afterAutospacing="1" w:line="276" w:lineRule="auto"/>
        <w:ind w:right="-90"/>
        <w:rPr>
          <w:del w:id="39" w:author="Scott Corwin" w:date="2023-01-18T13:10:00Z"/>
          <w:rFonts w:asciiTheme="minorHAnsi" w:eastAsia="Times New Roman" w:hAnsiTheme="minorHAnsi" w:cstheme="minorHAnsi"/>
          <w:sz w:val="24"/>
          <w:szCs w:val="24"/>
        </w:rPr>
      </w:pP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NWPPA </w:t>
      </w:r>
      <w:r w:rsidR="00593046" w:rsidRPr="00E368F2">
        <w:rPr>
          <w:rFonts w:asciiTheme="minorHAnsi" w:eastAsia="Times New Roman" w:hAnsiTheme="minorHAnsi" w:cstheme="minorHAnsi"/>
          <w:sz w:val="24"/>
          <w:szCs w:val="24"/>
        </w:rPr>
        <w:t>urges policymakers to ensure</w:t>
      </w:r>
      <w:r w:rsidR="00B342D6" w:rsidRPr="00E368F2">
        <w:rPr>
          <w:rFonts w:asciiTheme="minorHAnsi" w:eastAsia="Times New Roman" w:hAnsiTheme="minorHAnsi" w:cstheme="minorHAnsi"/>
          <w:sz w:val="24"/>
          <w:szCs w:val="24"/>
        </w:rPr>
        <w:t xml:space="preserve"> that any</w:t>
      </w:r>
      <w:r w:rsidR="00593046" w:rsidRPr="00E368F2">
        <w:rPr>
          <w:rFonts w:asciiTheme="minorHAnsi" w:eastAsia="Times New Roman" w:hAnsiTheme="minorHAnsi" w:cstheme="minorHAnsi"/>
          <w:sz w:val="24"/>
          <w:szCs w:val="24"/>
        </w:rPr>
        <w:t xml:space="preserve"> new </w:t>
      </w:r>
      <w:r w:rsidR="00B342D6" w:rsidRPr="00E368F2">
        <w:rPr>
          <w:rFonts w:asciiTheme="minorHAnsi" w:eastAsia="Times New Roman" w:hAnsiTheme="minorHAnsi" w:cstheme="minorHAnsi"/>
          <w:sz w:val="24"/>
          <w:szCs w:val="24"/>
        </w:rPr>
        <w:t xml:space="preserve">resilience </w:t>
      </w:r>
      <w:r w:rsidR="00593046" w:rsidRPr="00E368F2">
        <w:rPr>
          <w:rFonts w:asciiTheme="minorHAnsi" w:eastAsia="Times New Roman" w:hAnsiTheme="minorHAnsi" w:cstheme="minorHAnsi"/>
          <w:sz w:val="24"/>
          <w:szCs w:val="24"/>
        </w:rPr>
        <w:t xml:space="preserve">policies </w:t>
      </w:r>
      <w:r w:rsidR="00FA6036" w:rsidRPr="00E368F2">
        <w:rPr>
          <w:rFonts w:asciiTheme="minorHAnsi" w:eastAsia="Times New Roman" w:hAnsiTheme="minorHAnsi" w:cstheme="minorHAnsi"/>
          <w:sz w:val="24"/>
          <w:szCs w:val="24"/>
        </w:rPr>
        <w:t xml:space="preserve">do not adversely impact the ability of local utilities to </w:t>
      </w:r>
      <w:r w:rsidR="00B342D6" w:rsidRPr="00E368F2">
        <w:rPr>
          <w:rFonts w:asciiTheme="minorHAnsi" w:eastAsia="Times New Roman" w:hAnsiTheme="minorHAnsi" w:cstheme="minorHAnsi"/>
          <w:sz w:val="24"/>
          <w:szCs w:val="24"/>
        </w:rPr>
        <w:t>manage</w:t>
      </w:r>
      <w:r w:rsidR="00FA6036" w:rsidRPr="00E368F2">
        <w:rPr>
          <w:rFonts w:asciiTheme="minorHAnsi" w:eastAsia="Times New Roman" w:hAnsiTheme="minorHAnsi" w:cstheme="minorHAnsi"/>
          <w:sz w:val="24"/>
          <w:szCs w:val="24"/>
        </w:rPr>
        <w:t xml:space="preserve"> their respective distribution-level facilities in </w:t>
      </w:r>
      <w:r w:rsidR="00B342D6" w:rsidRPr="00E368F2">
        <w:rPr>
          <w:rFonts w:asciiTheme="minorHAnsi" w:eastAsia="Times New Roman" w:hAnsiTheme="minorHAnsi" w:cstheme="minorHAnsi"/>
          <w:sz w:val="24"/>
          <w:szCs w:val="24"/>
        </w:rPr>
        <w:t>a</w:t>
      </w:r>
      <w:r w:rsidR="00FA6036" w:rsidRPr="00E368F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B342D6" w:rsidRPr="00E368F2">
        <w:rPr>
          <w:rFonts w:asciiTheme="minorHAnsi" w:eastAsia="Times New Roman" w:hAnsiTheme="minorHAnsi" w:cstheme="minorHAnsi"/>
          <w:sz w:val="24"/>
          <w:szCs w:val="24"/>
        </w:rPr>
        <w:t xml:space="preserve">safe and </w:t>
      </w:r>
      <w:r w:rsidR="00FA6036" w:rsidRPr="00E368F2">
        <w:rPr>
          <w:rFonts w:asciiTheme="minorHAnsi" w:eastAsia="Times New Roman" w:hAnsiTheme="minorHAnsi" w:cstheme="minorHAnsi"/>
          <w:sz w:val="24"/>
          <w:szCs w:val="24"/>
        </w:rPr>
        <w:t>cost-effective manner</w:t>
      </w:r>
      <w:r w:rsidR="007E236F" w:rsidRPr="00E368F2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760CBBF2" w14:textId="2CF5E5FC" w:rsidR="00E2397A" w:rsidRPr="00BF55D1" w:rsidRDefault="00D23DAB" w:rsidP="00BF55D1">
      <w:pPr>
        <w:widowControl w:val="0"/>
        <w:numPr>
          <w:ilvl w:val="0"/>
          <w:numId w:val="13"/>
        </w:numPr>
        <w:tabs>
          <w:tab w:val="left" w:pos="1823"/>
        </w:tabs>
        <w:autoSpaceDE w:val="0"/>
        <w:autoSpaceDN w:val="0"/>
        <w:adjustRightInd w:val="0"/>
        <w:spacing w:before="100" w:beforeAutospacing="1" w:after="100" w:afterAutospacing="1" w:line="276" w:lineRule="auto"/>
        <w:ind w:right="-90"/>
        <w:rPr>
          <w:rFonts w:asciiTheme="minorHAnsi" w:eastAsia="Times New Roman" w:hAnsiTheme="minorHAnsi" w:cstheme="minorHAnsi"/>
          <w:sz w:val="24"/>
          <w:szCs w:val="24"/>
        </w:rPr>
        <w:pPrChange w:id="40" w:author="Scott Corwin" w:date="2023-01-18T13:10:00Z">
          <w:pPr>
            <w:numPr>
              <w:numId w:val="13"/>
            </w:numPr>
            <w:tabs>
              <w:tab w:val="num" w:pos="720"/>
            </w:tabs>
            <w:spacing w:line="276" w:lineRule="auto"/>
            <w:ind w:left="720" w:hanging="360"/>
          </w:pPr>
        </w:pPrChange>
      </w:pPr>
      <w:del w:id="41" w:author="Scott Corwin" w:date="2023-01-18T13:09:00Z">
        <w:r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>NWPPA supports</w:delText>
        </w:r>
        <w:r w:rsidR="009B05FD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 </w:delText>
        </w:r>
        <w:r w:rsidR="007C7BB5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>working relationship</w:delText>
        </w:r>
        <w:r w:rsidR="00F15FCB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>s</w:delText>
        </w:r>
        <w:r w:rsidR="007C7BB5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 between</w:delText>
        </w:r>
        <w:r w:rsidR="004628A3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 the</w:delText>
        </w:r>
        <w:r w:rsidR="007C7BB5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 </w:delText>
        </w:r>
        <w:r w:rsidR="008211B2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>F</w:delText>
        </w:r>
        <w:r w:rsidR="00215A85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ederal </w:delText>
        </w:r>
        <w:r w:rsidR="008211B2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>E</w:delText>
        </w:r>
        <w:r w:rsidR="00215A85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nergy </w:delText>
        </w:r>
        <w:r w:rsidR="008211B2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>R</w:delText>
        </w:r>
        <w:r w:rsidR="00215A85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egulatory </w:delText>
        </w:r>
        <w:r w:rsidR="008211B2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>C</w:delText>
        </w:r>
        <w:r w:rsidR="00215A85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>ommission</w:delText>
        </w:r>
        <w:r w:rsidR="009B05FD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>, NERC, the regional reliability organizations</w:delText>
        </w:r>
        <w:r w:rsidR="00447FF3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 a</w:delText>
        </w:r>
        <w:r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>nd the electric utility industry</w:delText>
        </w:r>
        <w:r w:rsidR="00B342D6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 in defining resilience, and</w:delText>
        </w:r>
        <w:r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 </w:delText>
        </w:r>
        <w:r w:rsidR="00447FF3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to identify and </w:delText>
        </w:r>
      </w:del>
      <w:del w:id="42" w:author="Scott Corwin" w:date="2023-01-18T13:07:00Z">
        <w:r w:rsidR="00447FF3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reduce </w:delText>
        </w:r>
        <w:r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>un</w:delText>
        </w:r>
        <w:r w:rsidR="00447FF3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>nec</w:delText>
        </w:r>
        <w:r w:rsidR="009B05FD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>e</w:delText>
        </w:r>
        <w:r w:rsidR="00447FF3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>ssary</w:delText>
        </w:r>
        <w:r w:rsidR="00CF426E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 or duplicative</w:delText>
        </w:r>
        <w:r w:rsidR="00447FF3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 </w:delText>
        </w:r>
        <w:r w:rsidR="00CF426E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standards and </w:delText>
        </w:r>
        <w:r w:rsidR="007C7BB5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compliance </w:delText>
        </w:r>
        <w:r w:rsidR="00447FF3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>documentation</w:delText>
        </w:r>
        <w:r w:rsidR="00B342D6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 that does not directly impact the reliability of the BES</w:delText>
        </w:r>
        <w:r w:rsidR="00E2397A" w:rsidRPr="00BF55D1" w:rsidDel="00BF55D1">
          <w:rPr>
            <w:rFonts w:asciiTheme="minorHAnsi" w:eastAsia="Times New Roman" w:hAnsiTheme="minorHAnsi" w:cstheme="minorHAnsi"/>
            <w:sz w:val="24"/>
            <w:szCs w:val="24"/>
          </w:rPr>
          <w:delText>.</w:delText>
        </w:r>
      </w:del>
    </w:p>
    <w:p w14:paraId="61931B5D" w14:textId="2D6D2CC9" w:rsidR="000B6696" w:rsidRPr="00E368F2" w:rsidRDefault="00D23DAB" w:rsidP="00E368F2">
      <w:pPr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  <w:commentRangeStart w:id="43"/>
      <w:r w:rsidRPr="00E368F2">
        <w:rPr>
          <w:rFonts w:asciiTheme="minorHAnsi" w:hAnsiTheme="minorHAnsi" w:cstheme="minorHAnsi"/>
          <w:color w:val="000000"/>
          <w:w w:val="110"/>
          <w:sz w:val="24"/>
          <w:szCs w:val="24"/>
        </w:rPr>
        <w:t xml:space="preserve">NWPPA supports </w:t>
      </w:r>
      <w:r w:rsidR="009B05FD" w:rsidRPr="00E368F2">
        <w:rPr>
          <w:rFonts w:asciiTheme="minorHAnsi" w:hAnsiTheme="minorHAnsi" w:cstheme="minorHAnsi"/>
          <w:color w:val="000000"/>
          <w:w w:val="110"/>
          <w:sz w:val="24"/>
          <w:szCs w:val="24"/>
        </w:rPr>
        <w:t xml:space="preserve">the development </w:t>
      </w:r>
      <w:r w:rsidR="00F15FCB" w:rsidRPr="00E368F2">
        <w:rPr>
          <w:rFonts w:asciiTheme="minorHAnsi" w:hAnsiTheme="minorHAnsi" w:cstheme="minorHAnsi"/>
          <w:color w:val="000000"/>
          <w:w w:val="110"/>
          <w:sz w:val="24"/>
          <w:szCs w:val="24"/>
        </w:rPr>
        <w:t xml:space="preserve">of appropriate regional </w:t>
      </w:r>
      <w:r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reliability standards </w:t>
      </w:r>
      <w:r w:rsidR="009B05FD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based </w:t>
      </w:r>
      <w:r w:rsidR="00775967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upon the operating characteristics of </w:t>
      </w:r>
      <w:r w:rsidR="007E236F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regional</w:t>
      </w:r>
      <w:r w:rsidR="00775967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 power grid</w:t>
      </w:r>
      <w:r w:rsidR="007E236F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s</w:t>
      </w:r>
      <w:r w:rsidR="00775967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 as defined by </w:t>
      </w:r>
      <w:r w:rsidR="009B05FD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local and regional expert</w:t>
      </w:r>
      <w:r w:rsidR="00775967" w:rsidRPr="00E368F2">
        <w:rPr>
          <w:rFonts w:asciiTheme="minorHAnsi" w:hAnsiTheme="minorHAnsi" w:cstheme="minorHAnsi"/>
          <w:color w:val="000000"/>
          <w:w w:val="105"/>
          <w:sz w:val="24"/>
          <w:szCs w:val="24"/>
        </w:rPr>
        <w:t>s</w:t>
      </w:r>
      <w:r w:rsidR="009B05FD" w:rsidRPr="00E368F2">
        <w:rPr>
          <w:rFonts w:asciiTheme="minorHAnsi" w:hAnsiTheme="minorHAnsi" w:cstheme="minorHAnsi"/>
          <w:color w:val="000000"/>
          <w:w w:val="106"/>
          <w:sz w:val="24"/>
          <w:szCs w:val="24"/>
        </w:rPr>
        <w:t>.</w:t>
      </w:r>
      <w:r w:rsidRPr="00E368F2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 </w:t>
      </w:r>
      <w:commentRangeEnd w:id="43"/>
      <w:r w:rsidR="004B32A2">
        <w:rPr>
          <w:rStyle w:val="CommentReference"/>
        </w:rPr>
        <w:commentReference w:id="43"/>
      </w:r>
    </w:p>
    <w:p w14:paraId="638DA0B7" w14:textId="08EC4FA9" w:rsidR="008132CF" w:rsidRPr="00E368F2" w:rsidRDefault="008132CF" w:rsidP="00E368F2">
      <w:pPr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E368F2">
        <w:rPr>
          <w:rFonts w:asciiTheme="minorHAnsi" w:hAnsiTheme="minorHAnsi" w:cstheme="minorHAnsi"/>
          <w:color w:val="000000"/>
          <w:w w:val="110"/>
          <w:sz w:val="24"/>
          <w:szCs w:val="24"/>
        </w:rPr>
        <w:t xml:space="preserve">NWPPA supports </w:t>
      </w:r>
      <w:r w:rsidR="00520647" w:rsidRPr="00E368F2">
        <w:rPr>
          <w:rFonts w:asciiTheme="minorHAnsi" w:hAnsiTheme="minorHAnsi" w:cstheme="minorHAnsi"/>
          <w:color w:val="000000"/>
          <w:w w:val="110"/>
          <w:sz w:val="24"/>
          <w:szCs w:val="24"/>
        </w:rPr>
        <w:t>the</w:t>
      </w:r>
      <w:r w:rsidRPr="00E368F2">
        <w:rPr>
          <w:rFonts w:asciiTheme="minorHAnsi" w:hAnsiTheme="minorHAnsi" w:cstheme="minorHAnsi"/>
          <w:color w:val="000000"/>
          <w:w w:val="110"/>
          <w:sz w:val="24"/>
          <w:szCs w:val="24"/>
        </w:rPr>
        <w:t xml:space="preserve"> industry</w:t>
      </w: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-led standard development process and </w:t>
      </w:r>
      <w:r w:rsidR="00520647" w:rsidRPr="00E368F2">
        <w:rPr>
          <w:rFonts w:asciiTheme="minorHAnsi" w:eastAsia="Times New Roman" w:hAnsiTheme="minorHAnsi" w:cstheme="minorHAnsi"/>
          <w:sz w:val="24"/>
          <w:szCs w:val="24"/>
        </w:rPr>
        <w:t xml:space="preserve">advocates for NERC’s </w:t>
      </w:r>
      <w:r w:rsidR="00A110C4" w:rsidRPr="00E368F2">
        <w:rPr>
          <w:rFonts w:asciiTheme="minorHAnsi" w:eastAsia="Times New Roman" w:hAnsiTheme="minorHAnsi" w:cstheme="minorHAnsi"/>
          <w:sz w:val="24"/>
          <w:szCs w:val="24"/>
        </w:rPr>
        <w:t xml:space="preserve">role as the lead to assure </w:t>
      </w:r>
      <w:r w:rsidR="005047DB" w:rsidRPr="00E368F2">
        <w:rPr>
          <w:rFonts w:asciiTheme="minorHAnsi" w:eastAsia="Times New Roman" w:hAnsiTheme="minorHAnsi" w:cstheme="minorHAnsi"/>
          <w:sz w:val="24"/>
          <w:szCs w:val="24"/>
        </w:rPr>
        <w:t>reliability of</w:t>
      </w:r>
      <w:r w:rsidR="00A110C4" w:rsidRPr="00E368F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5047DB" w:rsidRPr="00E368F2">
        <w:rPr>
          <w:rFonts w:asciiTheme="minorHAnsi" w:eastAsia="Times New Roman" w:hAnsiTheme="minorHAnsi" w:cstheme="minorHAnsi"/>
          <w:sz w:val="24"/>
          <w:szCs w:val="24"/>
        </w:rPr>
        <w:t>the BES</w:t>
      </w:r>
      <w:r w:rsidR="00A110C4" w:rsidRPr="00E368F2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4B5B75D4" w14:textId="653842CC" w:rsidR="00C31B53" w:rsidRPr="00E368F2" w:rsidRDefault="00C31B53" w:rsidP="00E368F2">
      <w:pPr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E368F2">
        <w:rPr>
          <w:rFonts w:asciiTheme="minorHAnsi" w:eastAsia="Times New Roman" w:hAnsiTheme="minorHAnsi" w:cstheme="minorHAnsi"/>
          <w:sz w:val="24"/>
          <w:szCs w:val="24"/>
        </w:rPr>
        <w:t xml:space="preserve">NWPPA urges </w:t>
      </w:r>
      <w:ins w:id="44" w:author="Scott Corwin" w:date="2023-01-18T13:08:00Z">
        <w:r w:rsidR="00BF55D1">
          <w:rPr>
            <w:rFonts w:asciiTheme="minorHAnsi" w:eastAsia="Times New Roman" w:hAnsiTheme="minorHAnsi" w:cstheme="minorHAnsi"/>
            <w:sz w:val="24"/>
            <w:szCs w:val="24"/>
          </w:rPr>
          <w:t xml:space="preserve">good working relationships and </w:t>
        </w:r>
      </w:ins>
      <w:r w:rsidR="007E444D" w:rsidRPr="00E368F2">
        <w:rPr>
          <w:rFonts w:asciiTheme="minorHAnsi" w:eastAsia="Times New Roman" w:hAnsiTheme="minorHAnsi" w:cstheme="minorHAnsi"/>
          <w:sz w:val="24"/>
          <w:szCs w:val="24"/>
        </w:rPr>
        <w:t xml:space="preserve">consistent </w:t>
      </w:r>
      <w:r w:rsidR="00E03FFA" w:rsidRPr="00E368F2">
        <w:rPr>
          <w:rFonts w:asciiTheme="minorHAnsi" w:eastAsia="Times New Roman" w:hAnsiTheme="minorHAnsi" w:cstheme="minorHAnsi"/>
          <w:sz w:val="24"/>
          <w:szCs w:val="24"/>
        </w:rPr>
        <w:t xml:space="preserve">standard application </w:t>
      </w:r>
      <w:r w:rsidR="00215A85" w:rsidRPr="00E368F2">
        <w:rPr>
          <w:rFonts w:asciiTheme="minorHAnsi" w:eastAsia="Times New Roman" w:hAnsiTheme="minorHAnsi" w:cstheme="minorHAnsi"/>
          <w:sz w:val="24"/>
          <w:szCs w:val="24"/>
        </w:rPr>
        <w:t>and guidance</w:t>
      </w:r>
      <w:r w:rsidR="005D4021" w:rsidRPr="00E368F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E03FFA" w:rsidRPr="00E368F2">
        <w:rPr>
          <w:rFonts w:asciiTheme="minorHAnsi" w:eastAsia="Times New Roman" w:hAnsiTheme="minorHAnsi" w:cstheme="minorHAnsi"/>
          <w:sz w:val="24"/>
          <w:szCs w:val="24"/>
        </w:rPr>
        <w:t>from</w:t>
      </w:r>
      <w:r w:rsidR="005D4021" w:rsidRPr="00E368F2">
        <w:rPr>
          <w:rFonts w:asciiTheme="minorHAnsi" w:eastAsia="Times New Roman" w:hAnsiTheme="minorHAnsi" w:cstheme="minorHAnsi"/>
          <w:sz w:val="24"/>
          <w:szCs w:val="24"/>
        </w:rPr>
        <w:t xml:space="preserve"> FERC, NERC, and regional reliability organizations</w:t>
      </w:r>
      <w:ins w:id="45" w:author="Scott Corwin" w:date="2023-01-18T13:07:00Z">
        <w:r w:rsidR="00BF55D1">
          <w:rPr>
            <w:rFonts w:asciiTheme="minorHAnsi" w:eastAsia="Times New Roman" w:hAnsiTheme="minorHAnsi" w:cstheme="minorHAnsi"/>
            <w:sz w:val="24"/>
            <w:szCs w:val="24"/>
          </w:rPr>
          <w:t xml:space="preserve">, and urges </w:t>
        </w:r>
        <w:r w:rsidR="00BF55D1" w:rsidRPr="00E368F2">
          <w:rPr>
            <w:rFonts w:asciiTheme="minorHAnsi" w:eastAsia="Times New Roman" w:hAnsiTheme="minorHAnsi" w:cstheme="minorHAnsi"/>
            <w:sz w:val="24"/>
            <w:szCs w:val="24"/>
          </w:rPr>
          <w:t>red</w:t>
        </w:r>
      </w:ins>
      <w:ins w:id="46" w:author="Scott Corwin" w:date="2023-01-18T13:12:00Z">
        <w:r w:rsidR="00BF55D1">
          <w:rPr>
            <w:rFonts w:asciiTheme="minorHAnsi" w:eastAsia="Times New Roman" w:hAnsiTheme="minorHAnsi" w:cstheme="minorHAnsi"/>
            <w:sz w:val="24"/>
            <w:szCs w:val="24"/>
          </w:rPr>
          <w:t>uc</w:t>
        </w:r>
      </w:ins>
      <w:ins w:id="47" w:author="Scott Corwin" w:date="2023-01-18T13:13:00Z">
        <w:r w:rsidR="00BF55D1">
          <w:rPr>
            <w:rFonts w:asciiTheme="minorHAnsi" w:eastAsia="Times New Roman" w:hAnsiTheme="minorHAnsi" w:cstheme="minorHAnsi"/>
            <w:sz w:val="24"/>
            <w:szCs w:val="24"/>
          </w:rPr>
          <w:t>tion</w:t>
        </w:r>
      </w:ins>
      <w:ins w:id="48" w:author="Scott Corwin" w:date="2023-01-18T13:07:00Z">
        <w:r w:rsidR="00BF55D1">
          <w:rPr>
            <w:rFonts w:asciiTheme="minorHAnsi" w:eastAsia="Times New Roman" w:hAnsiTheme="minorHAnsi" w:cstheme="minorHAnsi"/>
            <w:sz w:val="24"/>
            <w:szCs w:val="24"/>
          </w:rPr>
          <w:t xml:space="preserve"> </w:t>
        </w:r>
      </w:ins>
      <w:ins w:id="49" w:author="Scott Corwin" w:date="2023-01-18T13:08:00Z">
        <w:r w:rsidR="00BF55D1">
          <w:rPr>
            <w:rFonts w:asciiTheme="minorHAnsi" w:eastAsia="Times New Roman" w:hAnsiTheme="minorHAnsi" w:cstheme="minorHAnsi"/>
            <w:sz w:val="24"/>
            <w:szCs w:val="24"/>
          </w:rPr>
          <w:t xml:space="preserve">of </w:t>
        </w:r>
      </w:ins>
      <w:ins w:id="50" w:author="Scott Corwin" w:date="2023-01-18T13:07:00Z">
        <w:r w:rsidR="00BF55D1" w:rsidRPr="00E368F2">
          <w:rPr>
            <w:rFonts w:asciiTheme="minorHAnsi" w:eastAsia="Times New Roman" w:hAnsiTheme="minorHAnsi" w:cstheme="minorHAnsi"/>
            <w:sz w:val="24"/>
            <w:szCs w:val="24"/>
          </w:rPr>
          <w:lastRenderedPageBreak/>
          <w:t>unnecessary or duplicative standards and compliance documentation that does not directly impact the reliability of the BES.</w:t>
        </w:r>
      </w:ins>
      <w:del w:id="51" w:author="Scott Corwin" w:date="2023-01-18T13:09:00Z">
        <w:r w:rsidR="005D4021" w:rsidRPr="00E368F2" w:rsidDel="00BF55D1">
          <w:rPr>
            <w:rFonts w:asciiTheme="minorHAnsi" w:eastAsia="Times New Roman" w:hAnsiTheme="minorHAnsi" w:cstheme="minorHAnsi"/>
            <w:sz w:val="24"/>
            <w:szCs w:val="24"/>
          </w:rPr>
          <w:delText xml:space="preserve">.  </w:delText>
        </w:r>
      </w:del>
    </w:p>
    <w:p w14:paraId="0EC42EB2" w14:textId="77777777" w:rsidR="00FC3A9B" w:rsidRPr="00F44D29" w:rsidRDefault="00FC3A9B" w:rsidP="00AB3915">
      <w:pPr>
        <w:rPr>
          <w:rFonts w:asciiTheme="minorHAnsi" w:eastAsia="Times New Roman" w:hAnsiTheme="minorHAnsi" w:cstheme="minorHAnsi"/>
        </w:rPr>
      </w:pPr>
    </w:p>
    <w:p w14:paraId="17400CA0" w14:textId="27756E29" w:rsidR="00AB3915" w:rsidRPr="00E368F2" w:rsidRDefault="00FA1945" w:rsidP="00AB3915">
      <w:pPr>
        <w:rPr>
          <w:rFonts w:eastAsia="Times New Roman" w:cs="Calibri"/>
          <w:sz w:val="24"/>
          <w:szCs w:val="24"/>
        </w:rPr>
      </w:pPr>
      <w:r w:rsidRPr="00665E8F">
        <w:rPr>
          <w:rFonts w:eastAsia="Times New Roman" w:cs="Calibri"/>
          <w:sz w:val="24"/>
          <w:szCs w:val="24"/>
        </w:rPr>
        <w:t>Origination Date: 2011. Revised in 2012, 2014, 2016</w:t>
      </w:r>
      <w:r w:rsidR="00C21766" w:rsidRPr="00665E8F">
        <w:rPr>
          <w:rFonts w:eastAsia="Times New Roman" w:cs="Calibri"/>
          <w:sz w:val="24"/>
          <w:szCs w:val="24"/>
        </w:rPr>
        <w:t>, 2017</w:t>
      </w:r>
      <w:r w:rsidR="00E50A68">
        <w:rPr>
          <w:rFonts w:eastAsia="Times New Roman" w:cs="Calibri"/>
          <w:sz w:val="24"/>
          <w:szCs w:val="24"/>
        </w:rPr>
        <w:t>,</w:t>
      </w:r>
      <w:r w:rsidRPr="00665E8F">
        <w:rPr>
          <w:rFonts w:eastAsia="Times New Roman" w:cs="Calibri"/>
          <w:sz w:val="24"/>
          <w:szCs w:val="24"/>
        </w:rPr>
        <w:t xml:space="preserve"> 201</w:t>
      </w:r>
      <w:r w:rsidR="00C21766" w:rsidRPr="00665E8F">
        <w:rPr>
          <w:rFonts w:eastAsia="Times New Roman" w:cs="Calibri"/>
          <w:sz w:val="24"/>
          <w:szCs w:val="24"/>
        </w:rPr>
        <w:t>8</w:t>
      </w:r>
      <w:ins w:id="52" w:author="Scott Corwin" w:date="2023-01-18T12:33:00Z">
        <w:r w:rsidR="004E705F">
          <w:rPr>
            <w:rFonts w:eastAsia="Times New Roman" w:cs="Calibri"/>
            <w:sz w:val="24"/>
            <w:szCs w:val="24"/>
          </w:rPr>
          <w:t>,</w:t>
        </w:r>
      </w:ins>
      <w:r w:rsidR="00E50A68">
        <w:rPr>
          <w:rFonts w:eastAsia="Times New Roman" w:cs="Calibri"/>
          <w:sz w:val="24"/>
          <w:szCs w:val="24"/>
        </w:rPr>
        <w:t xml:space="preserve"> </w:t>
      </w:r>
      <w:del w:id="53" w:author="Scott Corwin" w:date="2023-01-18T12:33:00Z">
        <w:r w:rsidR="00E50A68" w:rsidDel="004E705F">
          <w:rPr>
            <w:rFonts w:eastAsia="Times New Roman" w:cs="Calibri"/>
            <w:sz w:val="24"/>
            <w:szCs w:val="24"/>
          </w:rPr>
          <w:delText xml:space="preserve">and </w:delText>
        </w:r>
      </w:del>
      <w:r w:rsidR="00E50A68">
        <w:rPr>
          <w:rFonts w:eastAsia="Times New Roman" w:cs="Calibri"/>
          <w:sz w:val="24"/>
          <w:szCs w:val="24"/>
        </w:rPr>
        <w:t>2019</w:t>
      </w:r>
      <w:ins w:id="54" w:author="Scott Corwin" w:date="2023-01-18T12:33:00Z">
        <w:r w:rsidR="004E705F">
          <w:rPr>
            <w:rFonts w:eastAsia="Times New Roman" w:cs="Calibri"/>
            <w:sz w:val="24"/>
            <w:szCs w:val="24"/>
          </w:rPr>
          <w:t>, and 2023</w:t>
        </w:r>
      </w:ins>
      <w:r w:rsidR="00E50A68">
        <w:rPr>
          <w:rFonts w:eastAsia="Times New Roman" w:cs="Calibri"/>
          <w:sz w:val="24"/>
          <w:szCs w:val="24"/>
        </w:rPr>
        <w:t>.</w:t>
      </w:r>
    </w:p>
    <w:sectPr w:rsidR="00AB3915" w:rsidRPr="00E368F2" w:rsidSect="00FD1C5E">
      <w:headerReference w:type="even" r:id="rId13"/>
      <w:footerReference w:type="default" r:id="rId14"/>
      <w:pgSz w:w="12240" w:h="15840" w:code="1"/>
      <w:pgMar w:top="1440" w:right="1440" w:bottom="1267" w:left="1440" w:header="720" w:footer="720" w:gutter="0"/>
      <w:lnNumType w:countBy="1" w:restart="continuous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7" w:author="Elizabeth K. Whitney" w:date="2023-01-13T11:21:00Z" w:initials="EKW">
    <w:p w14:paraId="3444CF44" w14:textId="77777777" w:rsidR="004B32A2" w:rsidRDefault="004B32A2" w:rsidP="007B4D3A">
      <w:pPr>
        <w:pStyle w:val="CommentText"/>
      </w:pPr>
      <w:r>
        <w:rPr>
          <w:rStyle w:val="CommentReference"/>
        </w:rPr>
        <w:annotationRef/>
      </w:r>
      <w:r>
        <w:t>Ongoing concerns about winterization and winter reliability in Ercot, PJM, ISO-NE, TVA, Southeast markets</w:t>
      </w:r>
    </w:p>
  </w:comment>
  <w:comment w:id="26" w:author="Elizabeth K. Whitney" w:date="2023-01-13T11:22:00Z" w:initials="EKW">
    <w:p w14:paraId="1D74C9EC" w14:textId="77777777" w:rsidR="004B32A2" w:rsidRDefault="004B32A2" w:rsidP="003C2E32">
      <w:pPr>
        <w:pStyle w:val="CommentText"/>
      </w:pPr>
      <w:r>
        <w:rPr>
          <w:rStyle w:val="CommentReference"/>
        </w:rPr>
        <w:annotationRef/>
      </w:r>
      <w:r>
        <w:t>Do we still want this?</w:t>
      </w:r>
    </w:p>
  </w:comment>
  <w:comment w:id="43" w:author="Elizabeth K. Whitney" w:date="2023-01-13T11:22:00Z" w:initials="EKW">
    <w:p w14:paraId="770DFEC7" w14:textId="77777777" w:rsidR="004B32A2" w:rsidRDefault="004B32A2" w:rsidP="00D3597F">
      <w:pPr>
        <w:pStyle w:val="CommentText"/>
      </w:pPr>
      <w:r>
        <w:rPr>
          <w:rStyle w:val="CommentReference"/>
        </w:rPr>
        <w:annotationRef/>
      </w:r>
      <w:r>
        <w:t>Revise to focus on this aspect?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444CF44" w15:done="0"/>
  <w15:commentEx w15:paraId="1D74C9EC" w15:done="0"/>
  <w15:commentEx w15:paraId="770DFEC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BBD26" w16cex:dateUtc="2023-01-13T16:21:00Z"/>
  <w16cex:commentExtensible w16cex:durableId="276BBD81" w16cex:dateUtc="2023-01-13T16:22:00Z"/>
  <w16cex:commentExtensible w16cex:durableId="276BBD91" w16cex:dateUtc="2023-01-13T16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44CF44" w16cid:durableId="276BBD26"/>
  <w16cid:commentId w16cid:paraId="1D74C9EC" w16cid:durableId="276BBD81"/>
  <w16cid:commentId w16cid:paraId="770DFEC7" w16cid:durableId="276BBD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9F57B" w14:textId="77777777" w:rsidR="001F147A" w:rsidRDefault="001F147A" w:rsidP="00AB3915">
      <w:r>
        <w:separator/>
      </w:r>
    </w:p>
  </w:endnote>
  <w:endnote w:type="continuationSeparator" w:id="0">
    <w:p w14:paraId="0D6B491A" w14:textId="77777777" w:rsidR="001F147A" w:rsidRDefault="001F147A" w:rsidP="00AB3915">
      <w:r>
        <w:continuationSeparator/>
      </w:r>
    </w:p>
  </w:endnote>
  <w:endnote w:type="continuationNotice" w:id="1">
    <w:p w14:paraId="1A284C95" w14:textId="77777777" w:rsidR="001F147A" w:rsidRDefault="001F14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78176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B35CDB" w14:textId="509BC607" w:rsidR="00FD1C5E" w:rsidRDefault="00FD1C5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3A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FCD06F" w14:textId="77777777" w:rsidR="00FD1C5E" w:rsidRDefault="00FD1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5879F" w14:textId="77777777" w:rsidR="001F147A" w:rsidRDefault="001F147A" w:rsidP="00AB3915">
      <w:r>
        <w:separator/>
      </w:r>
    </w:p>
  </w:footnote>
  <w:footnote w:type="continuationSeparator" w:id="0">
    <w:p w14:paraId="2B6B69A5" w14:textId="77777777" w:rsidR="001F147A" w:rsidRDefault="001F147A" w:rsidP="00AB3915">
      <w:r>
        <w:continuationSeparator/>
      </w:r>
    </w:p>
  </w:footnote>
  <w:footnote w:type="continuationNotice" w:id="1">
    <w:p w14:paraId="4660E39F" w14:textId="77777777" w:rsidR="001F147A" w:rsidRDefault="001F14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880A" w14:textId="47D2319C" w:rsidR="00097EC7" w:rsidRDefault="00097EC7" w:rsidP="00AB3915">
    <w:pPr>
      <w:pStyle w:val="Header"/>
      <w:jc w:val="center"/>
    </w:pPr>
    <w:r>
      <w:t xml:space="preserve">Page 2- Reliability Standards and </w:t>
    </w:r>
    <w:r w:rsidR="00665E8F">
      <w:t>Defining Resilience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1BA07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45AB6"/>
    <w:multiLevelType w:val="hybridMultilevel"/>
    <w:tmpl w:val="8866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A0D19"/>
    <w:multiLevelType w:val="hybridMultilevel"/>
    <w:tmpl w:val="6A9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82A20"/>
    <w:multiLevelType w:val="hybridMultilevel"/>
    <w:tmpl w:val="933E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E34DF"/>
    <w:multiLevelType w:val="multilevel"/>
    <w:tmpl w:val="2F92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6722EB"/>
    <w:multiLevelType w:val="hybridMultilevel"/>
    <w:tmpl w:val="2A461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C4874"/>
    <w:multiLevelType w:val="multilevel"/>
    <w:tmpl w:val="A67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BF3A9E"/>
    <w:multiLevelType w:val="hybridMultilevel"/>
    <w:tmpl w:val="1BC6E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850BD"/>
    <w:multiLevelType w:val="hybridMultilevel"/>
    <w:tmpl w:val="5B0EA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A4B38"/>
    <w:multiLevelType w:val="hybridMultilevel"/>
    <w:tmpl w:val="F54E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647B7"/>
    <w:multiLevelType w:val="hybridMultilevel"/>
    <w:tmpl w:val="62CA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310AF"/>
    <w:multiLevelType w:val="hybridMultilevel"/>
    <w:tmpl w:val="DA8C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E20E08"/>
    <w:multiLevelType w:val="hybridMultilevel"/>
    <w:tmpl w:val="9C469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842FA"/>
    <w:multiLevelType w:val="hybridMultilevel"/>
    <w:tmpl w:val="0086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B33A1"/>
    <w:multiLevelType w:val="hybridMultilevel"/>
    <w:tmpl w:val="7E5860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5103E6"/>
    <w:multiLevelType w:val="hybridMultilevel"/>
    <w:tmpl w:val="7474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23C3F"/>
    <w:multiLevelType w:val="hybridMultilevel"/>
    <w:tmpl w:val="14CAC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166705">
    <w:abstractNumId w:val="11"/>
  </w:num>
  <w:num w:numId="2" w16cid:durableId="327906915">
    <w:abstractNumId w:val="1"/>
  </w:num>
  <w:num w:numId="3" w16cid:durableId="164710254">
    <w:abstractNumId w:val="10"/>
  </w:num>
  <w:num w:numId="4" w16cid:durableId="831917615">
    <w:abstractNumId w:val="12"/>
  </w:num>
  <w:num w:numId="5" w16cid:durableId="55513065">
    <w:abstractNumId w:val="3"/>
  </w:num>
  <w:num w:numId="6" w16cid:durableId="1596861221">
    <w:abstractNumId w:val="9"/>
  </w:num>
  <w:num w:numId="7" w16cid:durableId="337315157">
    <w:abstractNumId w:val="2"/>
  </w:num>
  <w:num w:numId="8" w16cid:durableId="568469145">
    <w:abstractNumId w:val="15"/>
  </w:num>
  <w:num w:numId="9" w16cid:durableId="1072122339">
    <w:abstractNumId w:val="5"/>
  </w:num>
  <w:num w:numId="10" w16cid:durableId="7748244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1097849">
    <w:abstractNumId w:val="6"/>
  </w:num>
  <w:num w:numId="12" w16cid:durableId="211312765">
    <w:abstractNumId w:val="13"/>
  </w:num>
  <w:num w:numId="13" w16cid:durableId="2058770749">
    <w:abstractNumId w:val="4"/>
  </w:num>
  <w:num w:numId="14" w16cid:durableId="575750395">
    <w:abstractNumId w:val="16"/>
  </w:num>
  <w:num w:numId="15" w16cid:durableId="626278551">
    <w:abstractNumId w:val="8"/>
  </w:num>
  <w:num w:numId="16" w16cid:durableId="219639265">
    <w:abstractNumId w:val="7"/>
  </w:num>
  <w:num w:numId="17" w16cid:durableId="110769611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izabeth K. Whitney">
    <w15:presenceInfo w15:providerId="None" w15:userId="Elizabeth K. Whitney"/>
  </w15:person>
  <w15:person w15:author="Scott Corwin">
    <w15:presenceInfo w15:providerId="AD" w15:userId="S::ScottC@nwppa.org::229e8924-5243-43f7-828f-a1ac435fce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formatting="0"/>
  <w:trackRevisions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B0"/>
    <w:rsid w:val="00004186"/>
    <w:rsid w:val="000154B9"/>
    <w:rsid w:val="00064EEB"/>
    <w:rsid w:val="000737F4"/>
    <w:rsid w:val="00092809"/>
    <w:rsid w:val="00097EC7"/>
    <w:rsid w:val="000A18C9"/>
    <w:rsid w:val="000B3234"/>
    <w:rsid w:val="000B4D66"/>
    <w:rsid w:val="000B6696"/>
    <w:rsid w:val="000C024C"/>
    <w:rsid w:val="000C351F"/>
    <w:rsid w:val="000F2C73"/>
    <w:rsid w:val="000F33C3"/>
    <w:rsid w:val="0011355E"/>
    <w:rsid w:val="001243AB"/>
    <w:rsid w:val="00151629"/>
    <w:rsid w:val="0015180A"/>
    <w:rsid w:val="00162974"/>
    <w:rsid w:val="00170B7A"/>
    <w:rsid w:val="001767C3"/>
    <w:rsid w:val="00177873"/>
    <w:rsid w:val="00180E9E"/>
    <w:rsid w:val="00194346"/>
    <w:rsid w:val="001B42C2"/>
    <w:rsid w:val="001B5CAA"/>
    <w:rsid w:val="001C599C"/>
    <w:rsid w:val="001D0438"/>
    <w:rsid w:val="001D457C"/>
    <w:rsid w:val="001D4828"/>
    <w:rsid w:val="001E1467"/>
    <w:rsid w:val="001E6581"/>
    <w:rsid w:val="001F147A"/>
    <w:rsid w:val="0020084D"/>
    <w:rsid w:val="00215A85"/>
    <w:rsid w:val="0021686A"/>
    <w:rsid w:val="00246ED9"/>
    <w:rsid w:val="00254AE8"/>
    <w:rsid w:val="0026111A"/>
    <w:rsid w:val="002A1283"/>
    <w:rsid w:val="002C3EBA"/>
    <w:rsid w:val="002E4048"/>
    <w:rsid w:val="002F345D"/>
    <w:rsid w:val="002F5E53"/>
    <w:rsid w:val="00304F94"/>
    <w:rsid w:val="0032015E"/>
    <w:rsid w:val="0034363F"/>
    <w:rsid w:val="0034554C"/>
    <w:rsid w:val="00352227"/>
    <w:rsid w:val="00363114"/>
    <w:rsid w:val="00366AF3"/>
    <w:rsid w:val="00373D0A"/>
    <w:rsid w:val="003774AF"/>
    <w:rsid w:val="00382C88"/>
    <w:rsid w:val="003B430A"/>
    <w:rsid w:val="003B43CD"/>
    <w:rsid w:val="003D14A4"/>
    <w:rsid w:val="003D7E07"/>
    <w:rsid w:val="003E6D90"/>
    <w:rsid w:val="00432CA0"/>
    <w:rsid w:val="00447FF3"/>
    <w:rsid w:val="004628A3"/>
    <w:rsid w:val="00465520"/>
    <w:rsid w:val="004819AA"/>
    <w:rsid w:val="004846D5"/>
    <w:rsid w:val="00486EFF"/>
    <w:rsid w:val="004A470C"/>
    <w:rsid w:val="004B32A2"/>
    <w:rsid w:val="004E585A"/>
    <w:rsid w:val="004E705F"/>
    <w:rsid w:val="004F726B"/>
    <w:rsid w:val="005047DB"/>
    <w:rsid w:val="00506ED7"/>
    <w:rsid w:val="00520647"/>
    <w:rsid w:val="005252D2"/>
    <w:rsid w:val="005365B1"/>
    <w:rsid w:val="00537693"/>
    <w:rsid w:val="005379C1"/>
    <w:rsid w:val="005438E3"/>
    <w:rsid w:val="00544DB8"/>
    <w:rsid w:val="00546900"/>
    <w:rsid w:val="00550E31"/>
    <w:rsid w:val="00551179"/>
    <w:rsid w:val="00573535"/>
    <w:rsid w:val="00593046"/>
    <w:rsid w:val="005A339E"/>
    <w:rsid w:val="005B519F"/>
    <w:rsid w:val="005C5580"/>
    <w:rsid w:val="005D3AF4"/>
    <w:rsid w:val="005D4021"/>
    <w:rsid w:val="005F145D"/>
    <w:rsid w:val="0060178B"/>
    <w:rsid w:val="006378B6"/>
    <w:rsid w:val="0065043D"/>
    <w:rsid w:val="00651643"/>
    <w:rsid w:val="00652E98"/>
    <w:rsid w:val="00665E8F"/>
    <w:rsid w:val="0068137C"/>
    <w:rsid w:val="006A5B48"/>
    <w:rsid w:val="006C212D"/>
    <w:rsid w:val="006C5BEC"/>
    <w:rsid w:val="006E3B75"/>
    <w:rsid w:val="006F1592"/>
    <w:rsid w:val="007039E9"/>
    <w:rsid w:val="007054AF"/>
    <w:rsid w:val="00720761"/>
    <w:rsid w:val="00733D0D"/>
    <w:rsid w:val="00754D21"/>
    <w:rsid w:val="00775967"/>
    <w:rsid w:val="00783AFA"/>
    <w:rsid w:val="007848FA"/>
    <w:rsid w:val="00786280"/>
    <w:rsid w:val="00787C20"/>
    <w:rsid w:val="00790399"/>
    <w:rsid w:val="00792642"/>
    <w:rsid w:val="007B60DB"/>
    <w:rsid w:val="007C01A6"/>
    <w:rsid w:val="007C7BB5"/>
    <w:rsid w:val="007E236F"/>
    <w:rsid w:val="007E444D"/>
    <w:rsid w:val="007F09BA"/>
    <w:rsid w:val="007F4CE7"/>
    <w:rsid w:val="00803766"/>
    <w:rsid w:val="00810A3D"/>
    <w:rsid w:val="008132CF"/>
    <w:rsid w:val="008205E1"/>
    <w:rsid w:val="008211B2"/>
    <w:rsid w:val="00825B9F"/>
    <w:rsid w:val="00846D9F"/>
    <w:rsid w:val="00851051"/>
    <w:rsid w:val="008553F1"/>
    <w:rsid w:val="00880956"/>
    <w:rsid w:val="0088225F"/>
    <w:rsid w:val="00882CB0"/>
    <w:rsid w:val="008847D2"/>
    <w:rsid w:val="008B04BB"/>
    <w:rsid w:val="008C2201"/>
    <w:rsid w:val="008C32E1"/>
    <w:rsid w:val="0090104A"/>
    <w:rsid w:val="0091687B"/>
    <w:rsid w:val="00916C95"/>
    <w:rsid w:val="0092645C"/>
    <w:rsid w:val="009270AA"/>
    <w:rsid w:val="009534EC"/>
    <w:rsid w:val="009579AF"/>
    <w:rsid w:val="0096473D"/>
    <w:rsid w:val="00971BAD"/>
    <w:rsid w:val="00977072"/>
    <w:rsid w:val="009970B4"/>
    <w:rsid w:val="009A2531"/>
    <w:rsid w:val="009A4DBF"/>
    <w:rsid w:val="009B05FD"/>
    <w:rsid w:val="009B6960"/>
    <w:rsid w:val="009B7E0F"/>
    <w:rsid w:val="009C0989"/>
    <w:rsid w:val="009C16D1"/>
    <w:rsid w:val="009C1A1D"/>
    <w:rsid w:val="009E1D13"/>
    <w:rsid w:val="009E5B5C"/>
    <w:rsid w:val="009F68EA"/>
    <w:rsid w:val="00A110C4"/>
    <w:rsid w:val="00A12DCF"/>
    <w:rsid w:val="00A23235"/>
    <w:rsid w:val="00A37AC3"/>
    <w:rsid w:val="00A402A5"/>
    <w:rsid w:val="00A57244"/>
    <w:rsid w:val="00A7595B"/>
    <w:rsid w:val="00A76D9E"/>
    <w:rsid w:val="00AA3246"/>
    <w:rsid w:val="00AB3915"/>
    <w:rsid w:val="00AC3A9E"/>
    <w:rsid w:val="00AC7B20"/>
    <w:rsid w:val="00B342D6"/>
    <w:rsid w:val="00B41546"/>
    <w:rsid w:val="00B45A89"/>
    <w:rsid w:val="00B4746A"/>
    <w:rsid w:val="00B5620E"/>
    <w:rsid w:val="00B951D6"/>
    <w:rsid w:val="00BA0099"/>
    <w:rsid w:val="00BC4253"/>
    <w:rsid w:val="00BE644E"/>
    <w:rsid w:val="00BF55D1"/>
    <w:rsid w:val="00C172B8"/>
    <w:rsid w:val="00C21766"/>
    <w:rsid w:val="00C26993"/>
    <w:rsid w:val="00C31B53"/>
    <w:rsid w:val="00C756CA"/>
    <w:rsid w:val="00C93AEC"/>
    <w:rsid w:val="00CB3838"/>
    <w:rsid w:val="00CC5EDC"/>
    <w:rsid w:val="00CE46DC"/>
    <w:rsid w:val="00CF426E"/>
    <w:rsid w:val="00D018A4"/>
    <w:rsid w:val="00D23DAB"/>
    <w:rsid w:val="00D35A9E"/>
    <w:rsid w:val="00D47B13"/>
    <w:rsid w:val="00D55724"/>
    <w:rsid w:val="00D722F8"/>
    <w:rsid w:val="00D85C00"/>
    <w:rsid w:val="00DB304C"/>
    <w:rsid w:val="00DD248C"/>
    <w:rsid w:val="00DF140D"/>
    <w:rsid w:val="00DF6ADF"/>
    <w:rsid w:val="00E03FFA"/>
    <w:rsid w:val="00E06472"/>
    <w:rsid w:val="00E22F31"/>
    <w:rsid w:val="00E2397A"/>
    <w:rsid w:val="00E368F2"/>
    <w:rsid w:val="00E44F21"/>
    <w:rsid w:val="00E50A68"/>
    <w:rsid w:val="00E55284"/>
    <w:rsid w:val="00E86286"/>
    <w:rsid w:val="00E964C3"/>
    <w:rsid w:val="00EA51CA"/>
    <w:rsid w:val="00EC2A26"/>
    <w:rsid w:val="00ED6BB5"/>
    <w:rsid w:val="00F10A54"/>
    <w:rsid w:val="00F10D26"/>
    <w:rsid w:val="00F15FCB"/>
    <w:rsid w:val="00F44D29"/>
    <w:rsid w:val="00F456B3"/>
    <w:rsid w:val="00F46EDF"/>
    <w:rsid w:val="00F56B31"/>
    <w:rsid w:val="00F616CE"/>
    <w:rsid w:val="00F81D25"/>
    <w:rsid w:val="00F94780"/>
    <w:rsid w:val="00FA1945"/>
    <w:rsid w:val="00FA6036"/>
    <w:rsid w:val="00FB5676"/>
    <w:rsid w:val="00FC2FBC"/>
    <w:rsid w:val="00FC3A9B"/>
    <w:rsid w:val="00FD061D"/>
    <w:rsid w:val="00FD1C5E"/>
    <w:rsid w:val="00FD23D4"/>
    <w:rsid w:val="00FD3D51"/>
    <w:rsid w:val="00FE0745"/>
    <w:rsid w:val="00FE5954"/>
    <w:rsid w:val="00FE7C3D"/>
    <w:rsid w:val="00FF1042"/>
    <w:rsid w:val="00FF1B58"/>
    <w:rsid w:val="00FF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9D138D"/>
  <w15:docId w15:val="{AE795C8B-7B00-4C8E-BD57-6AEA71ECF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E9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2442B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82CB0"/>
  </w:style>
  <w:style w:type="paragraph" w:customStyle="1" w:styleId="ColorfulShading-Accent31">
    <w:name w:val="Colorful Shading - Accent 31"/>
    <w:basedOn w:val="Normal"/>
    <w:qFormat/>
    <w:rsid w:val="00882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3A6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3A6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nhideWhenUsed/>
    <w:rsid w:val="00D45C59"/>
    <w:rPr>
      <w:rFonts w:ascii="Palatino Linotype" w:eastAsia="Times New Roman" w:hAnsi="Palatino Linotype"/>
      <w:color w:val="000080"/>
      <w:sz w:val="20"/>
      <w:szCs w:val="20"/>
    </w:rPr>
  </w:style>
  <w:style w:type="character" w:customStyle="1" w:styleId="PlainTextChar">
    <w:name w:val="Plain Text Char"/>
    <w:link w:val="PlainText"/>
    <w:rsid w:val="00D45C59"/>
    <w:rPr>
      <w:rFonts w:ascii="Palatino Linotype" w:eastAsia="Times New Roman" w:hAnsi="Palatino Linotype"/>
      <w:color w:val="000080"/>
    </w:rPr>
  </w:style>
  <w:style w:type="paragraph" w:styleId="Header">
    <w:name w:val="header"/>
    <w:basedOn w:val="Normal"/>
    <w:link w:val="HeaderChar"/>
    <w:uiPriority w:val="99"/>
    <w:unhideWhenUsed/>
    <w:rsid w:val="005668B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8B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8B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668B0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636D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636D2"/>
    <w:rPr>
      <w:b/>
      <w:bCs/>
    </w:rPr>
  </w:style>
  <w:style w:type="character" w:customStyle="1" w:styleId="Heading1Char">
    <w:name w:val="Heading 1 Char"/>
    <w:link w:val="Heading1"/>
    <w:uiPriority w:val="9"/>
    <w:rsid w:val="00D2442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CommentReference">
    <w:name w:val="annotation reference"/>
    <w:uiPriority w:val="99"/>
    <w:semiHidden/>
    <w:unhideWhenUsed/>
    <w:rsid w:val="008037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37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376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376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03766"/>
    <w:rPr>
      <w:b/>
      <w:bCs/>
    </w:rPr>
  </w:style>
  <w:style w:type="paragraph" w:styleId="Revision">
    <w:name w:val="Revision"/>
    <w:hidden/>
    <w:uiPriority w:val="71"/>
    <w:rsid w:val="007C01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7D114-6D75-4C7C-83D0-D5F449A22A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C38E6-DE41-4E0C-ADE9-8C948C2F3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Northwest Public Power Association</vt:lpstr>
    </vt:vector>
  </TitlesOfParts>
  <Company>Douglas County PUD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Northwest Public Power Association</dc:title>
  <dc:creator>Brad Hawkins</dc:creator>
  <cp:lastModifiedBy>Scott Corwin</cp:lastModifiedBy>
  <cp:revision>2</cp:revision>
  <cp:lastPrinted>2022-02-17T01:37:00Z</cp:lastPrinted>
  <dcterms:created xsi:type="dcterms:W3CDTF">2023-01-18T21:13:00Z</dcterms:created>
  <dcterms:modified xsi:type="dcterms:W3CDTF">2023-01-18T21:13:00Z</dcterms:modified>
</cp:coreProperties>
</file>